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979" w:rsidRDefault="00920979" w:rsidP="00100746">
      <w:pPr>
        <w:rPr>
          <w:rFonts w:cstheme="minorHAnsi"/>
        </w:rPr>
      </w:pPr>
      <w:r w:rsidRPr="00920979">
        <w:rPr>
          <w:rFonts w:cstheme="minorHAnsi"/>
          <w:highlight w:val="yellow"/>
        </w:rPr>
        <w:t>See my suggestions on the template. I’m not sure that you want to change the tasks, perhaps you are keeping the task the same and adding bullets. For the final summative task, it’s important that the actual task (the bullet points) are the same for all  students. If not, one situation may be harder than another.</w:t>
      </w:r>
      <w:r>
        <w:rPr>
          <w:rFonts w:cstheme="minorHAnsi"/>
        </w:rPr>
        <w:t xml:space="preserve"> </w:t>
      </w:r>
    </w:p>
    <w:p w:rsidR="00920979" w:rsidRDefault="00920979" w:rsidP="00100746">
      <w:pPr>
        <w:rPr>
          <w:rFonts w:cstheme="minorHAnsi"/>
        </w:rPr>
      </w:pPr>
    </w:p>
    <w:p w:rsidR="00100746" w:rsidRPr="00084EAB" w:rsidRDefault="00100746" w:rsidP="00100746">
      <w:pPr>
        <w:rPr>
          <w:rFonts w:cstheme="minorHAnsi"/>
        </w:rPr>
        <w:sectPr w:rsidR="00100746" w:rsidRPr="00084EAB">
          <w:pgSz w:w="12240" w:h="15840"/>
          <w:pgMar w:top="1440" w:right="1440" w:bottom="1440" w:left="1440" w:gutter="0"/>
          <w:docGrid w:linePitch="360"/>
        </w:sectPr>
      </w:pPr>
    </w:p>
    <w:p w:rsidR="00DA7BA5" w:rsidRPr="00084EAB" w:rsidRDefault="00DA7BA5" w:rsidP="00DA7BA5">
      <w:pPr>
        <w:spacing w:after="0" w:line="240" w:lineRule="auto"/>
        <w:rPr>
          <w:rFonts w:cstheme="minorHAnsi"/>
        </w:rPr>
      </w:pPr>
      <w:r w:rsidRPr="00084EAB">
        <w:rPr>
          <w:rFonts w:cstheme="minorHAnsi"/>
        </w:rPr>
        <w:t>Practice-Task 1</w:t>
      </w:r>
    </w:p>
    <w:p w:rsidR="00DA7BA5" w:rsidRPr="00084EAB" w:rsidRDefault="00DA7BA5" w:rsidP="00DA7BA5">
      <w:pPr>
        <w:spacing w:after="0" w:line="240" w:lineRule="auto"/>
        <w:rPr>
          <w:rFonts w:cstheme="minorHAnsi"/>
        </w:rPr>
      </w:pPr>
    </w:p>
    <w:p w:rsidR="00DA7BA5" w:rsidRPr="00084EAB" w:rsidRDefault="00DA7BA5" w:rsidP="00DA7BA5">
      <w:pPr>
        <w:spacing w:after="0" w:line="240" w:lineRule="auto"/>
        <w:rPr>
          <w:rFonts w:cstheme="minorHAnsi"/>
        </w:rPr>
      </w:pPr>
      <w:r w:rsidRPr="00084EAB">
        <w:rPr>
          <w:rFonts w:cstheme="minorHAnsi"/>
        </w:rPr>
        <w:t>You have just met a cousin from Spain for the first time at a family reunion.  Have a conversation where you ask and answer questions to:</w:t>
      </w:r>
    </w:p>
    <w:p w:rsidR="00DA7BA5" w:rsidRPr="00084EAB" w:rsidRDefault="00DA7BA5" w:rsidP="00DA7BA5">
      <w:pPr>
        <w:spacing w:after="0" w:line="240" w:lineRule="auto"/>
        <w:rPr>
          <w:rFonts w:cstheme="minorHAnsi"/>
        </w:rPr>
      </w:pPr>
    </w:p>
    <w:p w:rsidR="00DA7BA5" w:rsidRPr="00084EAB" w:rsidRDefault="00DA7BA5" w:rsidP="00DA7BA5">
      <w:pPr>
        <w:pStyle w:val="ListParagraph"/>
        <w:numPr>
          <w:ilvl w:val="0"/>
          <w:numId w:val="2"/>
        </w:numPr>
        <w:spacing w:after="0" w:line="240" w:lineRule="auto"/>
        <w:rPr>
          <w:ins w:id="0" w:author="Terrill Laura" w:date="2012-05-21T22:33:00Z"/>
          <w:rFonts w:cstheme="minorHAnsi"/>
          <w:highlight w:val="yellow"/>
        </w:rPr>
      </w:pPr>
      <w:r w:rsidRPr="00084EAB">
        <w:rPr>
          <w:rFonts w:cstheme="minorHAnsi"/>
          <w:highlight w:val="yellow"/>
        </w:rPr>
        <w:t xml:space="preserve">Describe your family using the visual given </w:t>
      </w:r>
    </w:p>
    <w:p w:rsidR="00DA7BA5" w:rsidRPr="00084EAB" w:rsidRDefault="00DA7BA5" w:rsidP="00DA7BA5">
      <w:pPr>
        <w:pStyle w:val="ListParagraph"/>
        <w:numPr>
          <w:ilvl w:val="0"/>
          <w:numId w:val="2"/>
        </w:numPr>
        <w:spacing w:after="0" w:line="240" w:lineRule="auto"/>
        <w:rPr>
          <w:rFonts w:cstheme="minorHAnsi"/>
        </w:rPr>
      </w:pPr>
      <w:r w:rsidRPr="00084EAB">
        <w:rPr>
          <w:rFonts w:cstheme="minorHAnsi"/>
        </w:rPr>
        <w:t>find out about their personality traits</w:t>
      </w:r>
    </w:p>
    <w:p w:rsidR="00DA7BA5" w:rsidRPr="00084EAB" w:rsidRDefault="00DA7BA5" w:rsidP="00DA7BA5">
      <w:pPr>
        <w:pStyle w:val="ListParagraph"/>
        <w:numPr>
          <w:ilvl w:val="0"/>
          <w:numId w:val="2"/>
        </w:numPr>
        <w:spacing w:after="0" w:line="240" w:lineRule="auto"/>
        <w:rPr>
          <w:rFonts w:cstheme="minorHAnsi"/>
        </w:rPr>
      </w:pPr>
      <w:r w:rsidRPr="00084EAB">
        <w:rPr>
          <w:rFonts w:cstheme="minorHAnsi"/>
        </w:rPr>
        <w:t>what you both like and don’t like to do</w:t>
      </w:r>
    </w:p>
    <w:p w:rsidR="00DA7BA5" w:rsidRPr="00084EAB" w:rsidRDefault="00DA7BA5" w:rsidP="00DA7BA5">
      <w:pPr>
        <w:pStyle w:val="ListParagraph"/>
        <w:numPr>
          <w:ilvl w:val="0"/>
          <w:numId w:val="2"/>
        </w:numPr>
        <w:spacing w:after="0" w:line="240" w:lineRule="auto"/>
        <w:rPr>
          <w:rFonts w:cstheme="minorHAnsi"/>
        </w:rPr>
      </w:pPr>
      <w:r w:rsidRPr="00084EAB">
        <w:rPr>
          <w:rFonts w:cstheme="minorHAnsi"/>
        </w:rPr>
        <w:t>what you both like and don’t like to eat</w:t>
      </w:r>
    </w:p>
    <w:p w:rsidR="00DA7BA5" w:rsidRDefault="00DA7BA5" w:rsidP="00DA7BA5">
      <w:pPr>
        <w:pStyle w:val="ListParagraph"/>
        <w:numPr>
          <w:ilvl w:val="0"/>
          <w:numId w:val="2"/>
        </w:numPr>
        <w:spacing w:after="0" w:line="240" w:lineRule="auto"/>
        <w:rPr>
          <w:rFonts w:cstheme="minorHAnsi"/>
        </w:rPr>
      </w:pPr>
      <w:r w:rsidRPr="00084EAB">
        <w:rPr>
          <w:rFonts w:cstheme="minorHAnsi"/>
        </w:rPr>
        <w:t xml:space="preserve">make plans to get together for a meal </w:t>
      </w:r>
    </w:p>
    <w:p w:rsidR="00084EAB" w:rsidRDefault="00084EAB" w:rsidP="00084EAB">
      <w:pPr>
        <w:spacing w:after="0" w:line="240" w:lineRule="auto"/>
        <w:rPr>
          <w:rFonts w:cstheme="minorHAnsi"/>
        </w:rPr>
      </w:pPr>
    </w:p>
    <w:p w:rsidR="00084EAB" w:rsidRDefault="00084EAB" w:rsidP="00084EAB">
      <w:pPr>
        <w:spacing w:after="0" w:line="240" w:lineRule="auto"/>
        <w:rPr>
          <w:rFonts w:cstheme="minorHAnsi"/>
        </w:rPr>
      </w:pPr>
      <w:r>
        <w:rPr>
          <w:rFonts w:cstheme="minorHAnsi"/>
        </w:rPr>
        <w:t xml:space="preserve">Plan the perfect surprise Birthday party for your (family member).  </w:t>
      </w:r>
    </w:p>
    <w:p w:rsidR="00084EAB" w:rsidRDefault="00084EAB" w:rsidP="00084EAB">
      <w:pPr>
        <w:pStyle w:val="ListParagraph"/>
        <w:numPr>
          <w:ilvl w:val="0"/>
          <w:numId w:val="4"/>
        </w:numPr>
        <w:spacing w:after="0" w:line="240" w:lineRule="auto"/>
        <w:rPr>
          <w:rFonts w:cstheme="minorHAnsi"/>
        </w:rPr>
      </w:pPr>
      <w:r w:rsidRPr="00084EAB">
        <w:rPr>
          <w:rFonts w:cstheme="minorHAnsi"/>
        </w:rPr>
        <w:t>Pick a day, date and season</w:t>
      </w:r>
    </w:p>
    <w:p w:rsidR="00E41A14" w:rsidRPr="00E41A14" w:rsidRDefault="00E41A14" w:rsidP="00E41A14">
      <w:pPr>
        <w:pStyle w:val="ListParagraph"/>
        <w:numPr>
          <w:ilvl w:val="0"/>
          <w:numId w:val="4"/>
        </w:numPr>
        <w:spacing w:after="0" w:line="240" w:lineRule="auto"/>
        <w:rPr>
          <w:rFonts w:cstheme="minorHAnsi"/>
        </w:rPr>
      </w:pPr>
      <w:r>
        <w:rPr>
          <w:rFonts w:cstheme="minorHAnsi"/>
        </w:rPr>
        <w:t>Decide who will be invited</w:t>
      </w:r>
    </w:p>
    <w:p w:rsidR="00084EAB" w:rsidRDefault="00084EAB" w:rsidP="00084EAB">
      <w:pPr>
        <w:pStyle w:val="ListParagraph"/>
        <w:numPr>
          <w:ilvl w:val="0"/>
          <w:numId w:val="4"/>
        </w:numPr>
        <w:spacing w:after="0" w:line="240" w:lineRule="auto"/>
        <w:rPr>
          <w:rFonts w:cstheme="minorHAnsi"/>
        </w:rPr>
      </w:pPr>
      <w:r>
        <w:rPr>
          <w:rFonts w:cstheme="minorHAnsi"/>
        </w:rPr>
        <w:t>Decide who will prepare what foods</w:t>
      </w:r>
    </w:p>
    <w:p w:rsidR="00084EAB" w:rsidRDefault="00E41A14" w:rsidP="00084EAB">
      <w:pPr>
        <w:pStyle w:val="ListParagraph"/>
        <w:numPr>
          <w:ilvl w:val="0"/>
          <w:numId w:val="4"/>
        </w:numPr>
        <w:spacing w:after="0" w:line="240" w:lineRule="auto"/>
        <w:rPr>
          <w:rFonts w:cstheme="minorHAnsi"/>
        </w:rPr>
      </w:pPr>
      <w:r>
        <w:rPr>
          <w:rFonts w:cstheme="minorHAnsi"/>
        </w:rPr>
        <w:t>Describe the</w:t>
      </w:r>
      <w:r w:rsidR="00084EAB">
        <w:rPr>
          <w:rFonts w:cstheme="minorHAnsi"/>
        </w:rPr>
        <w:t xml:space="preserve"> honored family member</w:t>
      </w:r>
      <w:r>
        <w:rPr>
          <w:rFonts w:cstheme="minorHAnsi"/>
        </w:rPr>
        <w:t>´s interests</w:t>
      </w:r>
      <w:r w:rsidR="00084EAB">
        <w:rPr>
          <w:rFonts w:cstheme="minorHAnsi"/>
        </w:rPr>
        <w:t xml:space="preserve"> and </w:t>
      </w:r>
      <w:r>
        <w:rPr>
          <w:rFonts w:cstheme="minorHAnsi"/>
        </w:rPr>
        <w:t>include these activities  to the party</w:t>
      </w:r>
    </w:p>
    <w:p w:rsidR="00084EAB" w:rsidRDefault="00084EAB" w:rsidP="00084EAB">
      <w:pPr>
        <w:spacing w:after="0" w:line="240" w:lineRule="auto"/>
        <w:rPr>
          <w:rFonts w:cstheme="minorHAnsi"/>
        </w:rPr>
      </w:pPr>
    </w:p>
    <w:p w:rsidR="00084EAB" w:rsidRPr="00E41A14" w:rsidRDefault="00E41A14" w:rsidP="00E41A14">
      <w:pPr>
        <w:spacing w:after="0" w:line="240" w:lineRule="auto"/>
        <w:rPr>
          <w:rFonts w:cstheme="minorHAnsi"/>
        </w:rPr>
      </w:pPr>
      <w:r>
        <w:rPr>
          <w:rFonts w:cstheme="minorHAnsi"/>
        </w:rPr>
        <w:tab/>
      </w:r>
    </w:p>
    <w:p w:rsidR="00DA7BA5" w:rsidRPr="00084EAB" w:rsidRDefault="00DA7BA5">
      <w:pPr>
        <w:rPr>
          <w:rFonts w:cstheme="minorHAnsi"/>
          <w:b/>
        </w:rPr>
      </w:pPr>
      <w:r w:rsidRPr="00084EAB">
        <w:rPr>
          <w:rFonts w:cstheme="minorHAnsi"/>
          <w:b/>
        </w:rPr>
        <w:t>Summative-TASK 1</w:t>
      </w:r>
      <w:bookmarkStart w:id="1" w:name="_GoBack"/>
      <w:bookmarkEnd w:id="1"/>
    </w:p>
    <w:p w:rsidR="00DA7BA5" w:rsidRPr="00084EAB" w:rsidRDefault="00084EAB">
      <w:pPr>
        <w:rPr>
          <w:rFonts w:cstheme="minorHAnsi"/>
          <w:b/>
        </w:rPr>
      </w:pPr>
      <w:proofErr w:type="spellStart"/>
      <w:r w:rsidRPr="00084EAB">
        <w:rPr>
          <w:rFonts w:cstheme="minorHAnsi"/>
          <w:b/>
          <w:sz w:val="24"/>
          <w:szCs w:val="24"/>
        </w:rPr>
        <w:t>Estudiante</w:t>
      </w:r>
      <w:proofErr w:type="spellEnd"/>
      <w:r w:rsidRPr="00084EAB">
        <w:rPr>
          <w:rFonts w:cstheme="minorHAnsi"/>
          <w:b/>
          <w:sz w:val="24"/>
          <w:szCs w:val="24"/>
        </w:rPr>
        <w:t xml:space="preserve"> A</w:t>
      </w:r>
      <w:r w:rsidRPr="00084EAB">
        <w:rPr>
          <w:rFonts w:cstheme="minorHAnsi"/>
          <w:sz w:val="24"/>
          <w:szCs w:val="24"/>
        </w:rPr>
        <w:t xml:space="preserve">:  </w:t>
      </w:r>
      <w:r w:rsidR="00DA7BA5" w:rsidRPr="00084EAB">
        <w:rPr>
          <w:rFonts w:cstheme="minorHAnsi"/>
          <w:b/>
        </w:rPr>
        <w:t>You just got back from studying in Spain and you want to share your experiences with your classmates.  Describe your host family and their traditions.</w:t>
      </w:r>
    </w:p>
    <w:p w:rsidR="00DA7BA5" w:rsidRPr="00084EAB" w:rsidRDefault="00DA7BA5" w:rsidP="00DA7BA5">
      <w:pPr>
        <w:pStyle w:val="ListParagraph"/>
        <w:numPr>
          <w:ilvl w:val="0"/>
          <w:numId w:val="3"/>
        </w:numPr>
        <w:rPr>
          <w:rFonts w:cstheme="minorHAnsi"/>
          <w:b/>
        </w:rPr>
      </w:pPr>
      <w:r w:rsidRPr="00084EAB">
        <w:rPr>
          <w:rFonts w:cstheme="minorHAnsi"/>
          <w:b/>
        </w:rPr>
        <w:t>Describe a member from the host family</w:t>
      </w:r>
    </w:p>
    <w:p w:rsidR="00DA7BA5" w:rsidRPr="00084EAB" w:rsidRDefault="00DA7BA5" w:rsidP="00DA7BA5">
      <w:pPr>
        <w:pStyle w:val="ListParagraph"/>
        <w:numPr>
          <w:ilvl w:val="0"/>
          <w:numId w:val="3"/>
        </w:numPr>
        <w:rPr>
          <w:rFonts w:cstheme="minorHAnsi"/>
          <w:b/>
        </w:rPr>
      </w:pPr>
      <w:r w:rsidRPr="00084EAB">
        <w:rPr>
          <w:rFonts w:cstheme="minorHAnsi"/>
          <w:b/>
        </w:rPr>
        <w:t>Compare and contrast 2 members of your host family</w:t>
      </w:r>
    </w:p>
    <w:p w:rsidR="00DA7BA5" w:rsidRPr="00084EAB" w:rsidRDefault="00DA7BA5" w:rsidP="00DA7BA5">
      <w:pPr>
        <w:pStyle w:val="ListParagraph"/>
        <w:numPr>
          <w:ilvl w:val="0"/>
          <w:numId w:val="3"/>
        </w:numPr>
        <w:rPr>
          <w:rFonts w:cstheme="minorHAnsi"/>
          <w:b/>
        </w:rPr>
      </w:pPr>
      <w:r w:rsidRPr="00084EAB">
        <w:rPr>
          <w:rFonts w:cstheme="minorHAnsi"/>
          <w:b/>
        </w:rPr>
        <w:t>Talk about traditional food</w:t>
      </w:r>
    </w:p>
    <w:p w:rsidR="00DA7BA5" w:rsidRPr="00084EAB" w:rsidRDefault="00DA7BA5" w:rsidP="00DA7BA5">
      <w:pPr>
        <w:pStyle w:val="ListParagraph"/>
        <w:numPr>
          <w:ilvl w:val="0"/>
          <w:numId w:val="3"/>
        </w:numPr>
        <w:rPr>
          <w:rFonts w:cstheme="minorHAnsi"/>
          <w:b/>
        </w:rPr>
      </w:pPr>
      <w:r w:rsidRPr="00084EAB">
        <w:rPr>
          <w:rFonts w:cstheme="minorHAnsi"/>
          <w:b/>
        </w:rPr>
        <w:t>Explain a celebration (when and why)</w:t>
      </w:r>
    </w:p>
    <w:p w:rsidR="00DA7BA5" w:rsidRPr="00084EAB" w:rsidRDefault="00084EAB" w:rsidP="00DA7BA5">
      <w:pPr>
        <w:rPr>
          <w:rFonts w:cstheme="minorHAnsi"/>
          <w:b/>
        </w:rPr>
      </w:pPr>
      <w:proofErr w:type="spellStart"/>
      <w:r w:rsidRPr="00084EAB">
        <w:rPr>
          <w:rFonts w:cstheme="minorHAnsi"/>
          <w:b/>
          <w:sz w:val="24"/>
          <w:szCs w:val="24"/>
        </w:rPr>
        <w:t>Estudiante</w:t>
      </w:r>
      <w:proofErr w:type="spellEnd"/>
      <w:r w:rsidRPr="00084EAB">
        <w:rPr>
          <w:rFonts w:cstheme="minorHAnsi"/>
          <w:b/>
          <w:sz w:val="24"/>
          <w:szCs w:val="24"/>
        </w:rPr>
        <w:t xml:space="preserve"> B</w:t>
      </w:r>
      <w:r w:rsidRPr="00084EAB">
        <w:rPr>
          <w:rFonts w:cstheme="minorHAnsi"/>
          <w:sz w:val="24"/>
          <w:szCs w:val="24"/>
        </w:rPr>
        <w:t xml:space="preserve">:  </w:t>
      </w:r>
      <w:r w:rsidR="00DA7BA5" w:rsidRPr="00084EAB">
        <w:rPr>
          <w:rFonts w:cstheme="minorHAnsi"/>
          <w:b/>
        </w:rPr>
        <w:t>You just got back from studying in Argentina and you want to share your experiences with your classmates.  Describe your host family and their traditions.</w:t>
      </w:r>
    </w:p>
    <w:p w:rsidR="00DA7BA5" w:rsidRPr="00084EAB" w:rsidRDefault="00DA7BA5" w:rsidP="00DA7BA5">
      <w:pPr>
        <w:pStyle w:val="ListParagraph"/>
        <w:numPr>
          <w:ilvl w:val="0"/>
          <w:numId w:val="3"/>
        </w:numPr>
        <w:rPr>
          <w:rFonts w:cstheme="minorHAnsi"/>
          <w:b/>
        </w:rPr>
      </w:pPr>
      <w:r w:rsidRPr="00084EAB">
        <w:rPr>
          <w:rFonts w:cstheme="minorHAnsi"/>
          <w:b/>
        </w:rPr>
        <w:t>Describe a member from the host family</w:t>
      </w:r>
    </w:p>
    <w:p w:rsidR="00DA7BA5" w:rsidRPr="00084EAB" w:rsidRDefault="00DA7BA5" w:rsidP="00DA7BA5">
      <w:pPr>
        <w:pStyle w:val="ListParagraph"/>
        <w:numPr>
          <w:ilvl w:val="0"/>
          <w:numId w:val="3"/>
        </w:numPr>
        <w:rPr>
          <w:rFonts w:cstheme="minorHAnsi"/>
          <w:b/>
        </w:rPr>
      </w:pPr>
      <w:r w:rsidRPr="00084EAB">
        <w:rPr>
          <w:rFonts w:cstheme="minorHAnsi"/>
          <w:b/>
        </w:rPr>
        <w:t>Compare and contrast 2 members of your host family</w:t>
      </w:r>
    </w:p>
    <w:p w:rsidR="00DA7BA5" w:rsidRPr="00084EAB" w:rsidRDefault="00DA7BA5" w:rsidP="00DA7BA5">
      <w:pPr>
        <w:pStyle w:val="ListParagraph"/>
        <w:numPr>
          <w:ilvl w:val="0"/>
          <w:numId w:val="3"/>
        </w:numPr>
        <w:rPr>
          <w:rFonts w:cstheme="minorHAnsi"/>
          <w:b/>
        </w:rPr>
      </w:pPr>
      <w:r w:rsidRPr="00084EAB">
        <w:rPr>
          <w:rFonts w:cstheme="minorHAnsi"/>
          <w:b/>
        </w:rPr>
        <w:t>Talk about traditional food</w:t>
      </w:r>
    </w:p>
    <w:p w:rsidR="00084EAB" w:rsidRPr="00084EAB" w:rsidRDefault="00DA7BA5" w:rsidP="00084EAB">
      <w:pPr>
        <w:pStyle w:val="ListParagraph"/>
        <w:numPr>
          <w:ilvl w:val="0"/>
          <w:numId w:val="3"/>
        </w:numPr>
        <w:rPr>
          <w:rFonts w:cstheme="minorHAnsi"/>
          <w:b/>
        </w:rPr>
      </w:pPr>
      <w:r w:rsidRPr="00084EAB">
        <w:rPr>
          <w:rFonts w:cstheme="minorHAnsi"/>
          <w:b/>
        </w:rPr>
        <w:t>Explain a celebration (when and why)</w:t>
      </w:r>
    </w:p>
    <w:p w:rsidR="00084EAB" w:rsidRPr="00084EAB" w:rsidRDefault="00084EAB" w:rsidP="00084EAB">
      <w:pPr>
        <w:rPr>
          <w:rFonts w:cstheme="minorHAnsi"/>
          <w:sz w:val="24"/>
          <w:szCs w:val="24"/>
        </w:rPr>
      </w:pPr>
      <w:proofErr w:type="spellStart"/>
      <w:r w:rsidRPr="00084EAB">
        <w:rPr>
          <w:rFonts w:cstheme="minorHAnsi"/>
          <w:b/>
          <w:sz w:val="24"/>
          <w:szCs w:val="24"/>
        </w:rPr>
        <w:t>Estudiante</w:t>
      </w:r>
      <w:proofErr w:type="spellEnd"/>
      <w:r w:rsidRPr="00084EAB">
        <w:rPr>
          <w:rFonts w:cstheme="minorHAnsi"/>
          <w:b/>
          <w:sz w:val="24"/>
          <w:szCs w:val="24"/>
        </w:rPr>
        <w:t xml:space="preserve"> </w:t>
      </w:r>
      <w:r>
        <w:rPr>
          <w:rFonts w:cstheme="minorHAnsi"/>
          <w:b/>
          <w:sz w:val="24"/>
          <w:szCs w:val="24"/>
        </w:rPr>
        <w:t>A</w:t>
      </w:r>
      <w:r w:rsidRPr="00084EAB">
        <w:rPr>
          <w:rFonts w:cstheme="minorHAnsi"/>
          <w:sz w:val="24"/>
          <w:szCs w:val="24"/>
        </w:rPr>
        <w:t xml:space="preserve">:  You and your sister/brother are planning a family party with all of your extended family members.  You both are in charge of planning a breakfast to celebrate your grandmother’s birthday. Decide who you will invite and which foods you’d like to have at this breakfast.  </w:t>
      </w:r>
    </w:p>
    <w:p w:rsidR="00084EAB" w:rsidRPr="00084EAB" w:rsidRDefault="00084EAB" w:rsidP="00084EAB">
      <w:pPr>
        <w:pStyle w:val="ListParagraph"/>
        <w:numPr>
          <w:ilvl w:val="0"/>
          <w:numId w:val="3"/>
        </w:numPr>
        <w:rPr>
          <w:rFonts w:cstheme="minorHAnsi"/>
          <w:sz w:val="24"/>
          <w:szCs w:val="24"/>
        </w:rPr>
      </w:pPr>
      <w:r w:rsidRPr="00084EAB">
        <w:rPr>
          <w:rFonts w:cstheme="minorHAnsi"/>
          <w:sz w:val="24"/>
          <w:szCs w:val="24"/>
          <w:u w:val="single"/>
        </w:rPr>
        <w:t>Useful vocabulary</w:t>
      </w:r>
      <w:r w:rsidRPr="00084EAB">
        <w:rPr>
          <w:rFonts w:cstheme="minorHAnsi"/>
          <w:sz w:val="24"/>
          <w:szCs w:val="24"/>
        </w:rPr>
        <w:t xml:space="preserve">: </w:t>
      </w:r>
      <w:r w:rsidRPr="00084EAB">
        <w:rPr>
          <w:rFonts w:cstheme="minorHAnsi"/>
          <w:sz w:val="24"/>
          <w:szCs w:val="24"/>
        </w:rPr>
        <w:tab/>
        <w:t xml:space="preserve">   </w:t>
      </w:r>
      <w:proofErr w:type="spellStart"/>
      <w:r w:rsidRPr="00084EAB">
        <w:rPr>
          <w:rFonts w:cstheme="minorHAnsi"/>
          <w:sz w:val="24"/>
          <w:szCs w:val="24"/>
        </w:rPr>
        <w:t>Yo</w:t>
      </w:r>
      <w:proofErr w:type="spellEnd"/>
      <w:r w:rsidRPr="00084EAB">
        <w:rPr>
          <w:rFonts w:cstheme="minorHAnsi"/>
          <w:sz w:val="24"/>
          <w:szCs w:val="24"/>
        </w:rPr>
        <w:t xml:space="preserve"> </w:t>
      </w:r>
      <w:proofErr w:type="spellStart"/>
      <w:r w:rsidRPr="00084EAB">
        <w:rPr>
          <w:rFonts w:cstheme="minorHAnsi"/>
          <w:sz w:val="24"/>
          <w:szCs w:val="24"/>
        </w:rPr>
        <w:t>quiero</w:t>
      </w:r>
      <w:proofErr w:type="spellEnd"/>
      <w:r w:rsidRPr="00084EAB">
        <w:rPr>
          <w:rFonts w:cstheme="minorHAnsi"/>
          <w:sz w:val="24"/>
          <w:szCs w:val="24"/>
        </w:rPr>
        <w:t xml:space="preserve"> = I want</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w:t>
      </w:r>
      <w:proofErr w:type="spellStart"/>
      <w:r w:rsidRPr="00084EAB">
        <w:rPr>
          <w:rFonts w:cstheme="minorHAnsi"/>
          <w:sz w:val="24"/>
          <w:szCs w:val="24"/>
        </w:rPr>
        <w:t>Invitar</w:t>
      </w:r>
      <w:proofErr w:type="spellEnd"/>
      <w:r w:rsidRPr="00084EAB">
        <w:rPr>
          <w:rFonts w:cstheme="minorHAnsi"/>
          <w:sz w:val="24"/>
          <w:szCs w:val="24"/>
        </w:rPr>
        <w:t xml:space="preserve"> = to invite</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w:t>
      </w:r>
      <w:proofErr w:type="spellStart"/>
      <w:r w:rsidRPr="00084EAB">
        <w:rPr>
          <w:rFonts w:cstheme="minorHAnsi"/>
          <w:sz w:val="24"/>
          <w:szCs w:val="24"/>
        </w:rPr>
        <w:t>Necesitar</w:t>
      </w:r>
      <w:proofErr w:type="spellEnd"/>
      <w:r w:rsidRPr="00084EAB">
        <w:rPr>
          <w:rFonts w:cstheme="minorHAnsi"/>
          <w:sz w:val="24"/>
          <w:szCs w:val="24"/>
        </w:rPr>
        <w:t xml:space="preserve"> = to need</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¡Buena idea! = good idea</w:t>
      </w:r>
    </w:p>
    <w:p w:rsidR="00084EAB" w:rsidRPr="00084EAB" w:rsidRDefault="00084EAB" w:rsidP="00084EAB">
      <w:pPr>
        <w:rPr>
          <w:rFonts w:cstheme="minorHAnsi"/>
          <w:sz w:val="24"/>
          <w:szCs w:val="24"/>
        </w:rPr>
      </w:pPr>
      <w:r w:rsidRPr="00084EAB">
        <w:rPr>
          <w:rFonts w:cstheme="minorHAnsi"/>
          <w:sz w:val="24"/>
          <w:szCs w:val="24"/>
        </w:rPr>
        <w:tab/>
      </w:r>
      <w:r w:rsidRPr="00084EAB">
        <w:rPr>
          <w:rFonts w:cstheme="minorHAnsi"/>
          <w:sz w:val="24"/>
          <w:szCs w:val="24"/>
        </w:rPr>
        <w:tab/>
      </w:r>
    </w:p>
    <w:p w:rsidR="00084EAB" w:rsidRPr="00084EAB" w:rsidRDefault="00084EAB" w:rsidP="00084EAB">
      <w:pPr>
        <w:rPr>
          <w:rFonts w:cstheme="minorHAnsi"/>
          <w:sz w:val="24"/>
          <w:szCs w:val="24"/>
        </w:rPr>
      </w:pPr>
      <w:proofErr w:type="spellStart"/>
      <w:r w:rsidRPr="00084EAB">
        <w:rPr>
          <w:rFonts w:cstheme="minorHAnsi"/>
          <w:b/>
          <w:sz w:val="24"/>
          <w:szCs w:val="24"/>
        </w:rPr>
        <w:t>Estudiante</w:t>
      </w:r>
      <w:proofErr w:type="spellEnd"/>
      <w:r w:rsidRPr="00084EAB">
        <w:rPr>
          <w:rFonts w:cstheme="minorHAnsi"/>
          <w:b/>
          <w:sz w:val="24"/>
          <w:szCs w:val="24"/>
        </w:rPr>
        <w:t xml:space="preserve"> B</w:t>
      </w:r>
      <w:r w:rsidRPr="00084EAB">
        <w:rPr>
          <w:rFonts w:cstheme="minorHAnsi"/>
          <w:sz w:val="24"/>
          <w:szCs w:val="24"/>
        </w:rPr>
        <w:t xml:space="preserve">:  You and your sister/brother are planning a family party with all of your extended family members.  You both are in charge of planning a breakfast to celebrate your grandmother’s birthday. Decide who you will invite and which foods you’d like to have at this breakfast.  </w:t>
      </w:r>
    </w:p>
    <w:p w:rsidR="00084EAB" w:rsidRPr="00084EAB" w:rsidRDefault="00084EAB" w:rsidP="00084EAB">
      <w:pPr>
        <w:pStyle w:val="ListParagraph"/>
        <w:ind w:left="1425"/>
        <w:rPr>
          <w:rFonts w:cstheme="minorHAnsi"/>
          <w:sz w:val="24"/>
          <w:szCs w:val="24"/>
        </w:rPr>
      </w:pPr>
    </w:p>
    <w:p w:rsidR="00084EAB" w:rsidRPr="00084EAB" w:rsidRDefault="00084EAB" w:rsidP="00084EAB">
      <w:pPr>
        <w:pStyle w:val="ListParagraph"/>
        <w:numPr>
          <w:ilvl w:val="0"/>
          <w:numId w:val="3"/>
        </w:numPr>
        <w:rPr>
          <w:rFonts w:cstheme="minorHAnsi"/>
          <w:sz w:val="24"/>
          <w:szCs w:val="24"/>
        </w:rPr>
      </w:pPr>
      <w:r w:rsidRPr="00084EAB">
        <w:rPr>
          <w:rFonts w:cstheme="minorHAnsi"/>
          <w:sz w:val="24"/>
          <w:szCs w:val="24"/>
          <w:u w:val="single"/>
        </w:rPr>
        <w:t>Useful vocabulary</w:t>
      </w:r>
      <w:r w:rsidRPr="00084EAB">
        <w:rPr>
          <w:rFonts w:cstheme="minorHAnsi"/>
          <w:sz w:val="24"/>
          <w:szCs w:val="24"/>
        </w:rPr>
        <w:t xml:space="preserve">:    </w:t>
      </w:r>
      <w:proofErr w:type="spellStart"/>
      <w:r w:rsidRPr="00084EAB">
        <w:rPr>
          <w:rFonts w:cstheme="minorHAnsi"/>
          <w:sz w:val="24"/>
          <w:szCs w:val="24"/>
        </w:rPr>
        <w:t>Yo</w:t>
      </w:r>
      <w:proofErr w:type="spellEnd"/>
      <w:r w:rsidRPr="00084EAB">
        <w:rPr>
          <w:rFonts w:cstheme="minorHAnsi"/>
          <w:sz w:val="24"/>
          <w:szCs w:val="24"/>
        </w:rPr>
        <w:t xml:space="preserve"> </w:t>
      </w:r>
      <w:proofErr w:type="spellStart"/>
      <w:r w:rsidRPr="00084EAB">
        <w:rPr>
          <w:rFonts w:cstheme="minorHAnsi"/>
          <w:sz w:val="24"/>
          <w:szCs w:val="24"/>
        </w:rPr>
        <w:t>quiero</w:t>
      </w:r>
      <w:proofErr w:type="spellEnd"/>
      <w:r w:rsidRPr="00084EAB">
        <w:rPr>
          <w:rFonts w:cstheme="minorHAnsi"/>
          <w:sz w:val="24"/>
          <w:szCs w:val="24"/>
        </w:rPr>
        <w:t xml:space="preserve"> = I want</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w:t>
      </w:r>
      <w:proofErr w:type="spellStart"/>
      <w:r w:rsidRPr="00084EAB">
        <w:rPr>
          <w:rFonts w:cstheme="minorHAnsi"/>
          <w:sz w:val="24"/>
          <w:szCs w:val="24"/>
        </w:rPr>
        <w:t>Invitar</w:t>
      </w:r>
      <w:proofErr w:type="spellEnd"/>
      <w:r w:rsidRPr="00084EAB">
        <w:rPr>
          <w:rFonts w:cstheme="minorHAnsi"/>
          <w:sz w:val="24"/>
          <w:szCs w:val="24"/>
        </w:rPr>
        <w:t xml:space="preserve"> = to invite</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w:t>
      </w:r>
      <w:proofErr w:type="spellStart"/>
      <w:r w:rsidRPr="00084EAB">
        <w:rPr>
          <w:rFonts w:cstheme="minorHAnsi"/>
          <w:sz w:val="24"/>
          <w:szCs w:val="24"/>
        </w:rPr>
        <w:t>Necesitar</w:t>
      </w:r>
      <w:proofErr w:type="spellEnd"/>
      <w:r w:rsidRPr="00084EAB">
        <w:rPr>
          <w:rFonts w:cstheme="minorHAnsi"/>
          <w:sz w:val="24"/>
          <w:szCs w:val="24"/>
        </w:rPr>
        <w:t xml:space="preserve"> = to need</w:t>
      </w:r>
    </w:p>
    <w:p w:rsidR="00084EAB" w:rsidRPr="00084EAB" w:rsidRDefault="00084EAB" w:rsidP="00084EAB">
      <w:pPr>
        <w:pStyle w:val="ListParagraph"/>
        <w:ind w:left="1425"/>
        <w:rPr>
          <w:rFonts w:cstheme="minorHAnsi"/>
          <w:sz w:val="24"/>
          <w:szCs w:val="24"/>
        </w:rPr>
      </w:pPr>
      <w:r w:rsidRPr="00084EAB">
        <w:rPr>
          <w:rFonts w:cstheme="minorHAnsi"/>
          <w:sz w:val="24"/>
          <w:szCs w:val="24"/>
        </w:rPr>
        <w:tab/>
      </w:r>
      <w:r w:rsidRPr="00084EAB">
        <w:rPr>
          <w:rFonts w:cstheme="minorHAnsi"/>
          <w:sz w:val="24"/>
          <w:szCs w:val="24"/>
        </w:rPr>
        <w:tab/>
      </w:r>
      <w:r w:rsidRPr="00084EAB">
        <w:rPr>
          <w:rFonts w:cstheme="minorHAnsi"/>
          <w:sz w:val="24"/>
          <w:szCs w:val="24"/>
        </w:rPr>
        <w:tab/>
        <w:t xml:space="preserve"> ¡Buena idea! = good idea</w:t>
      </w:r>
    </w:p>
    <w:p w:rsidR="00DA7BA5" w:rsidRPr="00084EAB" w:rsidRDefault="00DA7BA5" w:rsidP="00DA7BA5">
      <w:pPr>
        <w:rPr>
          <w:rFonts w:cstheme="minorHAnsi"/>
          <w:b/>
        </w:rPr>
      </w:pPr>
    </w:p>
    <w:sectPr w:rsidR="00DA7BA5" w:rsidRPr="00084EAB" w:rsidSect="00100746">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52AD"/>
    <w:multiLevelType w:val="hybridMultilevel"/>
    <w:tmpl w:val="2182BD16"/>
    <w:lvl w:ilvl="0" w:tplc="7842066C">
      <w:start w:val="1"/>
      <w:numFmt w:val="bullet"/>
      <w:lvlText w:val=""/>
      <w:lvlJc w:val="left"/>
      <w:pPr>
        <w:ind w:left="708" w:firstLine="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08EC04E7"/>
    <w:multiLevelType w:val="hybridMultilevel"/>
    <w:tmpl w:val="7C728A0E"/>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
    <w:nsid w:val="2E552569"/>
    <w:multiLevelType w:val="hybridMultilevel"/>
    <w:tmpl w:val="ECE21908"/>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
    <w:nsid w:val="70C0479F"/>
    <w:multiLevelType w:val="hybridMultilevel"/>
    <w:tmpl w:val="D242C55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compat/>
  <w:rsids>
    <w:rsidRoot w:val="00100746"/>
    <w:rsid w:val="00084EAB"/>
    <w:rsid w:val="000A22B4"/>
    <w:rsid w:val="00100746"/>
    <w:rsid w:val="003A1EFA"/>
    <w:rsid w:val="006E4B34"/>
    <w:rsid w:val="007E04A9"/>
    <w:rsid w:val="00866615"/>
    <w:rsid w:val="00920979"/>
    <w:rsid w:val="00A1738C"/>
    <w:rsid w:val="00C97012"/>
    <w:rsid w:val="00DA7BA5"/>
    <w:rsid w:val="00E41A14"/>
  </w:rsids>
  <m:mathPr>
    <m:mathFont m:val="SimSun"/>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4A9"/>
    <w:rPr>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00746"/>
    <w:pPr>
      <w:ind w:left="720"/>
      <w:contextualSpacing/>
    </w:pPr>
  </w:style>
  <w:style w:type="character" w:styleId="CommentReference">
    <w:name w:val="annotation reference"/>
    <w:basedOn w:val="DefaultParagraphFont"/>
    <w:uiPriority w:val="99"/>
    <w:semiHidden/>
    <w:unhideWhenUsed/>
    <w:rsid w:val="00DA7BA5"/>
    <w:rPr>
      <w:sz w:val="18"/>
      <w:szCs w:val="18"/>
    </w:rPr>
  </w:style>
  <w:style w:type="paragraph" w:styleId="CommentText">
    <w:name w:val="annotation text"/>
    <w:basedOn w:val="Normal"/>
    <w:link w:val="CommentTextChar"/>
    <w:uiPriority w:val="99"/>
    <w:semiHidden/>
    <w:unhideWhenUsed/>
    <w:rsid w:val="00DA7BA5"/>
    <w:pPr>
      <w:spacing w:line="240" w:lineRule="auto"/>
    </w:pPr>
    <w:rPr>
      <w:sz w:val="24"/>
      <w:szCs w:val="24"/>
    </w:rPr>
  </w:style>
  <w:style w:type="character" w:customStyle="1" w:styleId="CommentTextChar">
    <w:name w:val="Comment Text Char"/>
    <w:basedOn w:val="DefaultParagraphFont"/>
    <w:link w:val="CommentText"/>
    <w:uiPriority w:val="99"/>
    <w:semiHidden/>
    <w:rsid w:val="00DA7BA5"/>
    <w:rPr>
      <w:sz w:val="24"/>
      <w:szCs w:val="24"/>
      <w:lang w:val="en-US"/>
    </w:rPr>
  </w:style>
  <w:style w:type="paragraph" w:styleId="BalloonText">
    <w:name w:val="Balloon Text"/>
    <w:basedOn w:val="Normal"/>
    <w:link w:val="BalloonTextChar"/>
    <w:uiPriority w:val="99"/>
    <w:semiHidden/>
    <w:unhideWhenUsed/>
    <w:rsid w:val="00DA7B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BA5"/>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746"/>
    <w:pPr>
      <w:ind w:left="720"/>
      <w:contextualSpacing/>
    </w:pPr>
  </w:style>
  <w:style w:type="character" w:styleId="CommentReference">
    <w:name w:val="annotation reference"/>
    <w:basedOn w:val="DefaultParagraphFont"/>
    <w:uiPriority w:val="99"/>
    <w:semiHidden/>
    <w:unhideWhenUsed/>
    <w:rsid w:val="00DA7BA5"/>
    <w:rPr>
      <w:sz w:val="18"/>
      <w:szCs w:val="18"/>
    </w:rPr>
  </w:style>
  <w:style w:type="paragraph" w:styleId="CommentText">
    <w:name w:val="annotation text"/>
    <w:basedOn w:val="Normal"/>
    <w:link w:val="CommentTextChar"/>
    <w:uiPriority w:val="99"/>
    <w:semiHidden/>
    <w:unhideWhenUsed/>
    <w:rsid w:val="00DA7BA5"/>
    <w:pPr>
      <w:spacing w:line="240" w:lineRule="auto"/>
    </w:pPr>
    <w:rPr>
      <w:sz w:val="24"/>
      <w:szCs w:val="24"/>
    </w:rPr>
  </w:style>
  <w:style w:type="character" w:customStyle="1" w:styleId="CommentTextChar">
    <w:name w:val="Comment Text Char"/>
    <w:basedOn w:val="DefaultParagraphFont"/>
    <w:link w:val="CommentText"/>
    <w:uiPriority w:val="99"/>
    <w:semiHidden/>
    <w:rsid w:val="00DA7BA5"/>
    <w:rPr>
      <w:sz w:val="24"/>
      <w:szCs w:val="24"/>
      <w:lang w:val="en-US"/>
    </w:rPr>
  </w:style>
  <w:style w:type="paragraph" w:styleId="BalloonText">
    <w:name w:val="Balloon Text"/>
    <w:basedOn w:val="Normal"/>
    <w:link w:val="BalloonTextChar"/>
    <w:uiPriority w:val="99"/>
    <w:semiHidden/>
    <w:unhideWhenUsed/>
    <w:rsid w:val="00DA7B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BA5"/>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349</Words>
  <Characters>1991</Characters>
  <Application>Microsoft Macintosh Word</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Mundelein High School</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sgates</dc:creator>
  <cp:lastModifiedBy>Laura Terrill</cp:lastModifiedBy>
  <cp:revision>6</cp:revision>
  <dcterms:created xsi:type="dcterms:W3CDTF">2012-05-21T18:06:00Z</dcterms:created>
  <dcterms:modified xsi:type="dcterms:W3CDTF">2012-05-23T15:56:00Z</dcterms:modified>
</cp:coreProperties>
</file>